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9A7B0" w14:textId="2BB9E73D" w:rsidR="00B51F7A" w:rsidRPr="001B53B3" w:rsidRDefault="00CC18DB" w:rsidP="00B51F7A">
      <w:pPr>
        <w:tabs>
          <w:tab w:val="left" w:pos="5760"/>
        </w:tabs>
        <w:jc w:val="center"/>
        <w:rPr>
          <w:rFonts w:ascii="Lucida Calligraphy" w:hAnsi="Lucida Calligraphy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Lucida Calligraphy" w:hAnsi="Lucida Calligraphy"/>
          <w:color w:val="9F2936" w:themeColor="accent2"/>
          <w:sz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Wide </w:t>
      </w:r>
      <w:r w:rsidR="00B51F7A" w:rsidRPr="001B53B3">
        <w:rPr>
          <w:rFonts w:ascii="Lucida Calligraphy" w:hAnsi="Lucida Calligraphy"/>
          <w:color w:val="9F2936" w:themeColor="accent2"/>
          <w:sz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World Importers</w:t>
      </w:r>
    </w:p>
    <w:p w14:paraId="2682FB68" w14:textId="505EC485" w:rsidR="002235C3" w:rsidRDefault="001D5D72">
      <w:pPr>
        <w:tabs>
          <w:tab w:val="left" w:pos="5760"/>
        </w:tabs>
        <w:jc w:val="center"/>
        <w:rPr>
          <w:rFonts w:asciiTheme="majorHAnsi" w:hAnsiTheme="majorHAnsi" w:cs="Arial"/>
          <w:b/>
          <w:smallCaps/>
          <w:spacing w:val="100"/>
        </w:rPr>
      </w:pPr>
      <w:smartTag w:uri="urn:schemas-microsoft-com:office:smarttags" w:element="mswterms">
        <w:r w:rsidRPr="004929BA">
          <w:rPr>
            <w:rFonts w:asciiTheme="majorHAnsi" w:hAnsiTheme="majorHAnsi" w:cs="Arial"/>
            <w:b/>
            <w:smallCaps/>
            <w:spacing w:val="100"/>
          </w:rPr>
          <w:t xml:space="preserve">3456 Elm Street, </w:t>
        </w:r>
      </w:smartTag>
      <w:r w:rsidRPr="004929BA">
        <w:rPr>
          <w:rFonts w:asciiTheme="majorHAnsi" w:hAnsiTheme="majorHAnsi" w:cs="Arial"/>
          <w:b/>
          <w:smallCaps/>
          <w:spacing w:val="100"/>
        </w:rPr>
        <w:t>San Francisco, CA 10012</w:t>
      </w:r>
    </w:p>
    <w:p w14:paraId="09F390E9" w14:textId="77777777" w:rsidR="002235C3" w:rsidRDefault="002235C3">
      <w:pPr>
        <w:jc w:val="center"/>
      </w:pPr>
    </w:p>
    <w:p w14:paraId="600B0319" w14:textId="77777777" w:rsidR="002235C3" w:rsidRPr="00B51F7A" w:rsidRDefault="00CF4C79" w:rsidP="00CC18DB">
      <w:pPr>
        <w:pStyle w:val="MessageHeaderFirst"/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pacing w:val="-20"/>
          <w:sz w:val="22"/>
          <w:szCs w:val="22"/>
        </w:rPr>
        <w:t>T</w:t>
      </w: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o:</w:t>
      </w:r>
      <w:r w:rsidRPr="00B51F7A">
        <w:rPr>
          <w:rFonts w:asciiTheme="minorHAnsi" w:hAnsiTheme="minorHAnsi"/>
          <w:sz w:val="22"/>
          <w:szCs w:val="22"/>
        </w:rPr>
        <w:tab/>
      </w:r>
      <w:r w:rsidR="00B51F7A" w:rsidRPr="00B51F7A">
        <w:rPr>
          <w:rFonts w:asciiTheme="minorHAnsi" w:hAnsiTheme="minorHAnsi"/>
          <w:sz w:val="22"/>
          <w:szCs w:val="22"/>
        </w:rPr>
        <w:t>Nancy Anderson</w:t>
      </w:r>
    </w:p>
    <w:p w14:paraId="2182C8B9" w14:textId="77777777" w:rsidR="002235C3" w:rsidRPr="00B51F7A" w:rsidRDefault="00C33A3C" w:rsidP="00CC18DB">
      <w:pPr>
        <w:pStyle w:val="MessageHeader"/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Cc</w:t>
      </w:r>
      <w:r w:rsidR="00CF4C79"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:</w:t>
      </w:r>
      <w:r w:rsidR="00CF4C79" w:rsidRPr="00B51F7A">
        <w:rPr>
          <w:rFonts w:asciiTheme="minorHAnsi" w:hAnsiTheme="minorHAnsi"/>
          <w:sz w:val="22"/>
          <w:szCs w:val="22"/>
        </w:rPr>
        <w:tab/>
        <w:t>Florian Stiller</w:t>
      </w:r>
    </w:p>
    <w:p w14:paraId="315B379A" w14:textId="77777777" w:rsidR="002235C3" w:rsidRPr="00B51F7A" w:rsidRDefault="00CF4C79" w:rsidP="00CC18DB">
      <w:pPr>
        <w:pStyle w:val="MessageHeader"/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From:</w:t>
      </w:r>
      <w:r w:rsidRPr="00B51F7A">
        <w:rPr>
          <w:rFonts w:asciiTheme="minorHAnsi" w:hAnsiTheme="minorHAnsi"/>
          <w:sz w:val="22"/>
          <w:szCs w:val="22"/>
        </w:rPr>
        <w:tab/>
      </w:r>
      <w:r w:rsidR="00B51F7A" w:rsidRPr="00B51F7A">
        <w:rPr>
          <w:rFonts w:asciiTheme="minorHAnsi" w:hAnsiTheme="minorHAnsi"/>
          <w:sz w:val="22"/>
          <w:szCs w:val="22"/>
        </w:rPr>
        <w:t>Michael Allen</w:t>
      </w:r>
    </w:p>
    <w:p w14:paraId="1370D2FC" w14:textId="548701DA" w:rsidR="002235C3" w:rsidRPr="00B51F7A" w:rsidRDefault="00CF4C79" w:rsidP="00CC18DB">
      <w:pPr>
        <w:pStyle w:val="MessageHeader"/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Date:</w:t>
      </w:r>
      <w:r w:rsidRPr="00B51F7A">
        <w:rPr>
          <w:rFonts w:asciiTheme="minorHAnsi" w:hAnsiTheme="minorHAnsi"/>
          <w:sz w:val="22"/>
          <w:szCs w:val="22"/>
        </w:rPr>
        <w:tab/>
      </w:r>
      <w:r w:rsidR="00FA2CF5">
        <w:rPr>
          <w:rFonts w:asciiTheme="minorHAnsi" w:hAnsiTheme="minorHAnsi"/>
          <w:sz w:val="22"/>
          <w:szCs w:val="22"/>
        </w:rPr>
        <w:t>11</w:t>
      </w:r>
      <w:r w:rsidRPr="00B51F7A">
        <w:rPr>
          <w:rFonts w:asciiTheme="minorHAnsi" w:hAnsiTheme="minorHAnsi"/>
          <w:sz w:val="22"/>
          <w:szCs w:val="22"/>
        </w:rPr>
        <w:t>/2</w:t>
      </w:r>
      <w:r w:rsidR="00BD7710" w:rsidRPr="00B51F7A">
        <w:rPr>
          <w:rFonts w:asciiTheme="minorHAnsi" w:hAnsiTheme="minorHAnsi"/>
          <w:sz w:val="22"/>
          <w:szCs w:val="22"/>
        </w:rPr>
        <w:t>1</w:t>
      </w:r>
      <w:r w:rsidRPr="00B51F7A">
        <w:rPr>
          <w:rFonts w:asciiTheme="minorHAnsi" w:hAnsiTheme="minorHAnsi"/>
          <w:sz w:val="22"/>
          <w:szCs w:val="22"/>
        </w:rPr>
        <w:t>/</w:t>
      </w:r>
      <w:r w:rsidR="00285FF1">
        <w:rPr>
          <w:rFonts w:asciiTheme="minorHAnsi" w:hAnsiTheme="minorHAnsi"/>
          <w:sz w:val="22"/>
          <w:szCs w:val="22"/>
        </w:rPr>
        <w:t>2021</w:t>
      </w:r>
    </w:p>
    <w:p w14:paraId="6A5ABE53" w14:textId="77777777" w:rsidR="002235C3" w:rsidRPr="00B51F7A" w:rsidRDefault="00CF4C79" w:rsidP="00CC18DB">
      <w:pPr>
        <w:pStyle w:val="MessageHeaderLast"/>
        <w:pBdr>
          <w:bottom w:val="triple" w:sz="4" w:space="22" w:color="9F2936" w:themeColor="accent2"/>
        </w:pBdr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Re:</w:t>
      </w:r>
      <w:r w:rsidRPr="00B51F7A">
        <w:rPr>
          <w:rFonts w:asciiTheme="minorHAnsi" w:hAnsiTheme="minorHAnsi"/>
          <w:sz w:val="22"/>
          <w:szCs w:val="22"/>
        </w:rPr>
        <w:tab/>
      </w:r>
      <w:r w:rsidR="00BD7710" w:rsidRPr="00B51F7A">
        <w:rPr>
          <w:rFonts w:asciiTheme="minorHAnsi" w:hAnsiTheme="minorHAnsi"/>
          <w:sz w:val="22"/>
          <w:szCs w:val="22"/>
        </w:rPr>
        <w:t>Competitive Analysis</w:t>
      </w:r>
    </w:p>
    <w:p w14:paraId="5976B4E3" w14:textId="3D3579A1" w:rsidR="00D506D8" w:rsidRPr="00B51F7A" w:rsidRDefault="001D5D72" w:rsidP="00CC18DB">
      <w:pPr>
        <w:pStyle w:val="BodyText"/>
        <w:ind w:left="720"/>
        <w:rPr>
          <w:rFonts w:asciiTheme="minorHAnsi" w:hAnsiTheme="minorHAnsi"/>
          <w:sz w:val="22"/>
          <w:szCs w:val="22"/>
        </w:rPr>
      </w:pPr>
      <w:r w:rsidRPr="00B51F7A">
        <w:rPr>
          <w:rFonts w:asciiTheme="minorHAnsi" w:hAnsiTheme="minorHAnsi"/>
          <w:sz w:val="22"/>
          <w:szCs w:val="22"/>
        </w:rPr>
        <w:t xml:space="preserve">I had </w:t>
      </w:r>
      <w:r w:rsidR="00516A27" w:rsidRPr="00B51F7A">
        <w:rPr>
          <w:rFonts w:asciiTheme="minorHAnsi" w:hAnsiTheme="minorHAnsi"/>
          <w:sz w:val="22"/>
          <w:szCs w:val="22"/>
        </w:rPr>
        <w:t xml:space="preserve">an interesting </w:t>
      </w:r>
      <w:r w:rsidRPr="00B51F7A">
        <w:rPr>
          <w:rFonts w:asciiTheme="minorHAnsi" w:hAnsiTheme="minorHAnsi"/>
          <w:sz w:val="22"/>
          <w:szCs w:val="22"/>
        </w:rPr>
        <w:t>trip on Friday</w:t>
      </w:r>
      <w:r w:rsidR="00516A27" w:rsidRPr="00B51F7A">
        <w:rPr>
          <w:rFonts w:asciiTheme="minorHAnsi" w:hAnsiTheme="minorHAnsi"/>
          <w:sz w:val="22"/>
          <w:szCs w:val="22"/>
        </w:rPr>
        <w:t>.</w:t>
      </w:r>
      <w:r w:rsidRPr="00B51F7A">
        <w:rPr>
          <w:rFonts w:asciiTheme="minorHAnsi" w:hAnsiTheme="minorHAnsi"/>
          <w:sz w:val="22"/>
          <w:szCs w:val="22"/>
        </w:rPr>
        <w:t xml:space="preserve"> I visited </w:t>
      </w:r>
      <w:commentRangeStart w:id="0"/>
      <w:r w:rsidRPr="00B51F7A">
        <w:rPr>
          <w:rFonts w:asciiTheme="minorHAnsi" w:hAnsiTheme="minorHAnsi"/>
          <w:sz w:val="22"/>
          <w:szCs w:val="22"/>
        </w:rPr>
        <w:t xml:space="preserve">competitors </w:t>
      </w:r>
      <w:commentRangeEnd w:id="0"/>
      <w:r w:rsidR="00DD6156">
        <w:rPr>
          <w:rStyle w:val="CommentReference"/>
          <w:rFonts w:asciiTheme="minorHAnsi" w:eastAsiaTheme="minorHAnsi" w:hAnsiTheme="minorHAnsi" w:cstheme="minorBidi"/>
        </w:rPr>
        <w:commentReference w:id="0"/>
      </w:r>
      <w:r w:rsidRPr="00B51F7A">
        <w:rPr>
          <w:rFonts w:asciiTheme="minorHAnsi" w:hAnsiTheme="minorHAnsi"/>
          <w:sz w:val="22"/>
          <w:szCs w:val="22"/>
        </w:rPr>
        <w:t xml:space="preserve">all over the city, but focused my analysis on </w:t>
      </w:r>
      <w:del w:id="1" w:author="Elizabeth Jones" w:date="2021-10-25T14:55:00Z">
        <w:r w:rsidRPr="00B51F7A" w:rsidDel="00CC18DB">
          <w:rPr>
            <w:rFonts w:asciiTheme="minorHAnsi" w:hAnsiTheme="minorHAnsi"/>
            <w:sz w:val="22"/>
            <w:szCs w:val="22"/>
          </w:rPr>
          <w:delText xml:space="preserve">just </w:delText>
        </w:r>
      </w:del>
      <w:ins w:id="2" w:author="Elizabeth Jones" w:date="2021-10-25T14:55:00Z">
        <w:r w:rsidR="00CC18DB">
          <w:rPr>
            <w:rFonts w:asciiTheme="minorHAnsi" w:hAnsiTheme="minorHAnsi"/>
            <w:sz w:val="22"/>
            <w:szCs w:val="22"/>
          </w:rPr>
          <w:t>only</w:t>
        </w:r>
      </w:ins>
      <w:r w:rsidR="00CC18DB">
        <w:rPr>
          <w:rFonts w:asciiTheme="minorHAnsi" w:hAnsiTheme="minorHAnsi"/>
          <w:sz w:val="22"/>
          <w:szCs w:val="22"/>
        </w:rPr>
        <w:t xml:space="preserve"> these</w:t>
      </w:r>
      <w:ins w:id="3" w:author="Elizabeth Jones" w:date="2021-10-25T14:55:00Z">
        <w:r w:rsidR="00CC18DB" w:rsidRPr="00B51F7A">
          <w:rPr>
            <w:rFonts w:asciiTheme="minorHAnsi" w:hAnsiTheme="minorHAnsi"/>
            <w:sz w:val="22"/>
            <w:szCs w:val="22"/>
          </w:rPr>
          <w:t xml:space="preserve"> </w:t>
        </w:r>
      </w:ins>
      <w:r w:rsidRPr="00B51F7A">
        <w:rPr>
          <w:rFonts w:asciiTheme="minorHAnsi" w:hAnsiTheme="minorHAnsi"/>
          <w:sz w:val="22"/>
          <w:szCs w:val="22"/>
        </w:rPr>
        <w:t xml:space="preserve">three </w:t>
      </w:r>
      <w:r w:rsidR="00CC18DB">
        <w:rPr>
          <w:rFonts w:asciiTheme="minorHAnsi" w:hAnsiTheme="minorHAnsi"/>
          <w:sz w:val="22"/>
          <w:szCs w:val="22"/>
        </w:rPr>
        <w:t xml:space="preserve">companies </w:t>
      </w:r>
      <w:r w:rsidRPr="00B51F7A">
        <w:rPr>
          <w:rFonts w:asciiTheme="minorHAnsi" w:hAnsiTheme="minorHAnsi"/>
          <w:sz w:val="22"/>
          <w:szCs w:val="22"/>
        </w:rPr>
        <w:t xml:space="preserve">because I think </w:t>
      </w:r>
      <w:r w:rsidR="00CC18DB">
        <w:rPr>
          <w:rFonts w:asciiTheme="minorHAnsi" w:hAnsiTheme="minorHAnsi"/>
          <w:sz w:val="22"/>
          <w:szCs w:val="22"/>
        </w:rPr>
        <w:t>they</w:t>
      </w:r>
      <w:r w:rsidRPr="00B51F7A">
        <w:rPr>
          <w:rFonts w:asciiTheme="minorHAnsi" w:hAnsiTheme="minorHAnsi"/>
          <w:sz w:val="22"/>
          <w:szCs w:val="22"/>
        </w:rPr>
        <w:t xml:space="preserve"> represent the biggest threats. </w:t>
      </w:r>
      <w:r w:rsidR="00516A27" w:rsidRPr="00B51F7A">
        <w:rPr>
          <w:rFonts w:asciiTheme="minorHAnsi" w:hAnsiTheme="minorHAnsi"/>
          <w:sz w:val="22"/>
          <w:szCs w:val="22"/>
        </w:rPr>
        <w:t xml:space="preserve">At first, </w:t>
      </w:r>
      <w:r w:rsidRPr="00B51F7A">
        <w:rPr>
          <w:rFonts w:asciiTheme="minorHAnsi" w:hAnsiTheme="minorHAnsi"/>
          <w:sz w:val="22"/>
          <w:szCs w:val="22"/>
        </w:rPr>
        <w:t xml:space="preserve">I </w:t>
      </w:r>
      <w:r w:rsidR="00516A27" w:rsidRPr="00B51F7A">
        <w:rPr>
          <w:rFonts w:asciiTheme="minorHAnsi" w:hAnsiTheme="minorHAnsi"/>
          <w:sz w:val="22"/>
          <w:szCs w:val="22"/>
        </w:rPr>
        <w:t>was</w:t>
      </w:r>
      <w:r w:rsidRPr="00B51F7A">
        <w:rPr>
          <w:rFonts w:asciiTheme="minorHAnsi" w:hAnsiTheme="minorHAnsi"/>
          <w:sz w:val="22"/>
          <w:szCs w:val="22"/>
        </w:rPr>
        <w:t xml:space="preserve"> alarmed when I saw some of the prices at Fabrikam, but I was reassured when I realized that their strategy involves weekly loss-leader promotions that are </w:t>
      </w:r>
      <w:r w:rsidR="00802DB1" w:rsidRPr="00B51F7A">
        <w:rPr>
          <w:rFonts w:asciiTheme="minorHAnsi" w:hAnsiTheme="minorHAnsi"/>
          <w:sz w:val="22"/>
          <w:szCs w:val="22"/>
        </w:rPr>
        <w:t>not representative of their prices overall. We need to find a way to make this point in our marketing materials.</w:t>
      </w:r>
      <w:r w:rsidR="00285FF1">
        <w:rPr>
          <w:rFonts w:asciiTheme="minorHAnsi" w:hAnsiTheme="minorHAnsi"/>
          <w:sz w:val="22"/>
          <w:szCs w:val="22"/>
        </w:rPr>
        <w:t xml:space="preserve"> </w:t>
      </w:r>
      <w:r w:rsidR="00285FF1" w:rsidDel="00285FF1">
        <w:rPr>
          <w:rFonts w:asciiTheme="minorHAnsi" w:hAnsiTheme="minorHAnsi"/>
          <w:sz w:val="22"/>
          <w:szCs w:val="22"/>
        </w:rPr>
        <w:t>Traveling for business is a great way to gain information about our competitors.</w:t>
      </w:r>
    </w:p>
    <w:tbl>
      <w:tblPr>
        <w:tblStyle w:val="B2MediumGrid3Accent2"/>
        <w:tblW w:w="0" w:type="auto"/>
        <w:tblInd w:w="864" w:type="dxa"/>
        <w:tblLook w:val="06A0" w:firstRow="1" w:lastRow="0" w:firstColumn="1" w:lastColumn="0" w:noHBand="1" w:noVBand="1"/>
        <w:tblPrChange w:id="4" w:author="Elizabeth Jones" w:date="2021-10-25T15:23:00Z">
          <w:tblPr>
            <w:tblStyle w:val="B2MediumGrid3Accent2"/>
            <w:tblW w:w="0" w:type="auto"/>
            <w:tblInd w:w="720" w:type="dxa"/>
            <w:tblLook w:val="06A0" w:firstRow="1" w:lastRow="0" w:firstColumn="1" w:lastColumn="0" w:noHBand="1" w:noVBand="1"/>
          </w:tblPr>
        </w:tblPrChange>
      </w:tblPr>
      <w:tblGrid>
        <w:gridCol w:w="1206"/>
        <w:gridCol w:w="1246"/>
        <w:gridCol w:w="1590"/>
        <w:gridCol w:w="1911"/>
        <w:gridCol w:w="2523"/>
        <w:tblGridChange w:id="5">
          <w:tblGrid>
            <w:gridCol w:w="1206"/>
            <w:gridCol w:w="1246"/>
            <w:gridCol w:w="1607"/>
            <w:gridCol w:w="2012"/>
            <w:gridCol w:w="2549"/>
          </w:tblGrid>
        </w:tblGridChange>
      </w:tblGrid>
      <w:tr w:rsidR="00802DB1" w:rsidRPr="00B51F7A" w14:paraId="7FBE8BAA" w14:textId="77777777" w:rsidTr="00545A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PrChange w:id="6" w:author="Elizabeth Jones" w:date="2021-10-25T15:23:00Z">
              <w:tcPr>
                <w:tcW w:w="0" w:type="auto"/>
              </w:tcPr>
            </w:tcPrChange>
          </w:tcPr>
          <w:p w14:paraId="772AA485" w14:textId="77777777" w:rsidR="002235C3" w:rsidRPr="00B51F7A" w:rsidRDefault="00C33A3C">
            <w:pPr>
              <w:pStyle w:val="BodyText"/>
              <w:ind w:left="0"/>
              <w:cnfStyle w:val="101000000000" w:firstRow="1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Store</w:t>
            </w:r>
          </w:p>
        </w:tc>
        <w:tc>
          <w:tcPr>
            <w:tcW w:w="0" w:type="auto"/>
            <w:tcPrChange w:id="7" w:author="Elizabeth Jones" w:date="2021-10-25T15:23:00Z">
              <w:tcPr>
                <w:tcW w:w="0" w:type="auto"/>
              </w:tcPr>
            </w:tcPrChange>
          </w:tcPr>
          <w:p w14:paraId="39F6696B" w14:textId="77777777" w:rsidR="002235C3" w:rsidRPr="00B51F7A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Type</w:t>
            </w:r>
          </w:p>
        </w:tc>
        <w:tc>
          <w:tcPr>
            <w:tcW w:w="0" w:type="auto"/>
            <w:tcPrChange w:id="8" w:author="Elizabeth Jones" w:date="2021-10-25T15:23:00Z">
              <w:tcPr>
                <w:tcW w:w="0" w:type="auto"/>
              </w:tcPr>
            </w:tcPrChange>
          </w:tcPr>
          <w:p w14:paraId="3D370550" w14:textId="77777777" w:rsidR="002235C3" w:rsidRPr="00B51F7A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Prices</w:t>
            </w:r>
          </w:p>
        </w:tc>
        <w:tc>
          <w:tcPr>
            <w:tcW w:w="0" w:type="auto"/>
            <w:tcPrChange w:id="9" w:author="Elizabeth Jones" w:date="2021-10-25T15:23:00Z">
              <w:tcPr>
                <w:tcW w:w="0" w:type="auto"/>
              </w:tcPr>
            </w:tcPrChange>
          </w:tcPr>
          <w:p w14:paraId="02D3A6EE" w14:textId="77777777" w:rsidR="002235C3" w:rsidRPr="00B51F7A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Service</w:t>
            </w:r>
          </w:p>
        </w:tc>
        <w:tc>
          <w:tcPr>
            <w:tcW w:w="0" w:type="auto"/>
            <w:tcPrChange w:id="10" w:author="Elizabeth Jones" w:date="2021-10-25T15:23:00Z">
              <w:tcPr>
                <w:tcW w:w="0" w:type="auto"/>
              </w:tcPr>
            </w:tcPrChange>
          </w:tcPr>
          <w:p w14:paraId="0CB7BC46" w14:textId="77777777" w:rsidR="002235C3" w:rsidRPr="00B51F7A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Quality</w:t>
            </w:r>
          </w:p>
        </w:tc>
      </w:tr>
      <w:tr w:rsidR="00802DB1" w:rsidRPr="00B51F7A" w14:paraId="7AC46B37" w14:textId="77777777" w:rsidTr="0054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PrChange w:id="11" w:author="Elizabeth Jones" w:date="2021-10-25T15:23:00Z">
              <w:tcPr>
                <w:tcW w:w="0" w:type="auto"/>
              </w:tcPr>
            </w:tcPrChange>
          </w:tcPr>
          <w:p w14:paraId="4C00FF78" w14:textId="77777777" w:rsidR="002235C3" w:rsidRPr="00B51F7A" w:rsidRDefault="00802DB1">
            <w:pPr>
              <w:pStyle w:val="BodyTex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Fabrikam</w:t>
            </w:r>
          </w:p>
        </w:tc>
        <w:tc>
          <w:tcPr>
            <w:tcW w:w="0" w:type="auto"/>
            <w:tcPrChange w:id="12" w:author="Elizabeth Jones" w:date="2021-10-25T15:23:00Z">
              <w:tcPr>
                <w:tcW w:w="0" w:type="auto"/>
              </w:tcPr>
            </w:tcPrChange>
          </w:tcPr>
          <w:p w14:paraId="5D557FED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Traditional</w:t>
            </w:r>
          </w:p>
        </w:tc>
        <w:tc>
          <w:tcPr>
            <w:tcW w:w="0" w:type="auto"/>
            <w:tcPrChange w:id="13" w:author="Elizabeth Jones" w:date="2021-10-25T15:23:00Z">
              <w:tcPr>
                <w:tcW w:w="0" w:type="auto"/>
              </w:tcPr>
            </w:tcPrChange>
          </w:tcPr>
          <w:p w14:paraId="34197F11" w14:textId="4B9D72ED" w:rsidR="002235C3" w:rsidRPr="00B51F7A" w:rsidRDefault="00802DB1" w:rsidP="00E057AE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 xml:space="preserve">Some </w:t>
            </w:r>
            <w:del w:id="14" w:author="Joan Lambert" w:date="2021-12-03T22:05:00Z">
              <w:r w:rsidR="00F20EB5" w:rsidDel="00D74B0E">
                <w:rPr>
                  <w:rFonts w:asciiTheme="minorHAnsi" w:hAnsiTheme="minorHAnsi"/>
                  <w:sz w:val="22"/>
                  <w:szCs w:val="22"/>
                </w:rPr>
                <w:delText xml:space="preserve">much </w:delText>
              </w:r>
            </w:del>
            <w:r w:rsidRPr="00B51F7A">
              <w:rPr>
                <w:rFonts w:asciiTheme="minorHAnsi" w:hAnsiTheme="minorHAnsi"/>
                <w:sz w:val="22"/>
                <w:szCs w:val="22"/>
              </w:rPr>
              <w:t>lower</w:t>
            </w:r>
            <w:r w:rsidR="00C33A3C" w:rsidRPr="00B51F7A">
              <w:rPr>
                <w:rFonts w:asciiTheme="minorHAnsi" w:hAnsiTheme="minorHAnsi"/>
                <w:sz w:val="22"/>
                <w:szCs w:val="22"/>
              </w:rPr>
              <w:t>,</w:t>
            </w:r>
            <w:r w:rsidR="00C33A3C" w:rsidRPr="00B51F7A">
              <w:rPr>
                <w:rFonts w:asciiTheme="minorHAnsi" w:hAnsiTheme="minorHAnsi"/>
                <w:sz w:val="22"/>
                <w:szCs w:val="22"/>
              </w:rPr>
              <w:br/>
              <w:t>some much higher</w:t>
            </w:r>
          </w:p>
        </w:tc>
        <w:tc>
          <w:tcPr>
            <w:tcW w:w="0" w:type="auto"/>
            <w:tcPrChange w:id="15" w:author="Elizabeth Jones" w:date="2021-10-25T15:23:00Z">
              <w:tcPr>
                <w:tcW w:w="0" w:type="auto"/>
              </w:tcPr>
            </w:tcPrChange>
          </w:tcPr>
          <w:p w14:paraId="512C6C17" w14:textId="05EB4EE1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commentRangeStart w:id="16"/>
            <w:r w:rsidRPr="00B51F7A">
              <w:rPr>
                <w:rFonts w:asciiTheme="minorHAnsi" w:hAnsiTheme="minorHAnsi"/>
                <w:sz w:val="22"/>
                <w:szCs w:val="22"/>
              </w:rPr>
              <w:t>Adequate</w:t>
            </w:r>
            <w:ins w:id="17" w:author="Jaime Odell" w:date="2021-10-25T12:09:00Z">
              <w:r w:rsidR="00E057AE">
                <w:rPr>
                  <w:rFonts w:asciiTheme="minorHAnsi" w:hAnsiTheme="minorHAnsi"/>
                  <w:sz w:val="22"/>
                  <w:szCs w:val="22"/>
                </w:rPr>
                <w:t xml:space="preserve"> </w:t>
              </w:r>
            </w:ins>
            <w:commentRangeEnd w:id="16"/>
            <w:r w:rsidR="00DD6156">
              <w:rPr>
                <w:rStyle w:val="CommentReference"/>
                <w:rFonts w:asciiTheme="minorHAnsi" w:eastAsiaTheme="minorHAnsi" w:hAnsiTheme="minorHAnsi" w:cstheme="minorBidi"/>
              </w:rPr>
              <w:commentReference w:id="16"/>
            </w:r>
            <w:ins w:id="18" w:author="Joan Lambert" w:date="2021-12-03T22:06:00Z">
              <w:r w:rsidR="00D74B0E">
                <w:rPr>
                  <w:rFonts w:asciiTheme="minorHAnsi" w:hAnsiTheme="minorHAnsi"/>
                  <w:sz w:val="22"/>
                  <w:szCs w:val="22"/>
                </w:rPr>
                <w:t>but slow</w:t>
              </w:r>
            </w:ins>
          </w:p>
        </w:tc>
        <w:tc>
          <w:tcPr>
            <w:tcW w:w="0" w:type="auto"/>
            <w:tcPrChange w:id="19" w:author="Elizabeth Jones" w:date="2021-10-25T15:23:00Z">
              <w:tcPr>
                <w:tcW w:w="0" w:type="auto"/>
              </w:tcPr>
            </w:tcPrChange>
          </w:tcPr>
          <w:p w14:paraId="303BA20C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Some poor, some good</w:t>
            </w:r>
          </w:p>
        </w:tc>
      </w:tr>
      <w:tr w:rsidR="00802DB1" w:rsidRPr="00B51F7A" w14:paraId="7E3B80B6" w14:textId="77777777" w:rsidTr="0054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PrChange w:id="20" w:author="Elizabeth Jones" w:date="2021-10-25T15:23:00Z">
              <w:tcPr>
                <w:tcW w:w="0" w:type="auto"/>
              </w:tcPr>
            </w:tcPrChange>
          </w:tcPr>
          <w:p w14:paraId="5C521A69" w14:textId="77777777" w:rsidR="002235C3" w:rsidRPr="00B51F7A" w:rsidRDefault="00413AA7">
            <w:pPr>
              <w:pStyle w:val="BodyTex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Northwind</w:t>
            </w:r>
            <w:r w:rsidRPr="00B51F7A">
              <w:rPr>
                <w:rFonts w:asciiTheme="minorHAnsi" w:hAnsiTheme="minorHAnsi"/>
                <w:sz w:val="22"/>
                <w:szCs w:val="22"/>
              </w:rPr>
              <w:br/>
              <w:t>Traders</w:t>
            </w:r>
          </w:p>
        </w:tc>
        <w:tc>
          <w:tcPr>
            <w:tcW w:w="0" w:type="auto"/>
            <w:tcPrChange w:id="21" w:author="Elizabeth Jones" w:date="2021-10-25T15:23:00Z">
              <w:tcPr>
                <w:tcW w:w="0" w:type="auto"/>
              </w:tcPr>
            </w:tcPrChange>
          </w:tcPr>
          <w:p w14:paraId="54CC0AAE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Warehouse</w:t>
            </w:r>
          </w:p>
        </w:tc>
        <w:tc>
          <w:tcPr>
            <w:tcW w:w="0" w:type="auto"/>
            <w:tcPrChange w:id="22" w:author="Elizabeth Jones" w:date="2021-10-25T15:23:00Z">
              <w:tcPr>
                <w:tcW w:w="0" w:type="auto"/>
              </w:tcPr>
            </w:tcPrChange>
          </w:tcPr>
          <w:p w14:paraId="32C29B90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Lower</w:t>
            </w:r>
          </w:p>
        </w:tc>
        <w:tc>
          <w:tcPr>
            <w:tcW w:w="0" w:type="auto"/>
            <w:tcPrChange w:id="23" w:author="Elizabeth Jones" w:date="2021-10-25T15:23:00Z">
              <w:tcPr>
                <w:tcW w:w="0" w:type="auto"/>
              </w:tcPr>
            </w:tcPrChange>
          </w:tcPr>
          <w:p w14:paraId="6ED6C1CB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Non-existent</w:t>
            </w:r>
          </w:p>
        </w:tc>
        <w:tc>
          <w:tcPr>
            <w:tcW w:w="0" w:type="auto"/>
            <w:tcPrChange w:id="24" w:author="Elizabeth Jones" w:date="2021-10-25T15:23:00Z">
              <w:tcPr>
                <w:tcW w:w="0" w:type="auto"/>
              </w:tcPr>
            </w:tcPrChange>
          </w:tcPr>
          <w:p w14:paraId="3FD58AD2" w14:textId="27BA33FA" w:rsidR="002235C3" w:rsidRPr="00B51F7A" w:rsidRDefault="003B2BB3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del w:id="25" w:author="Joan Lambert" w:date="2021-12-03T22:05:00Z">
              <w:r w:rsidDel="00D74B0E">
                <w:rPr>
                  <w:rFonts w:asciiTheme="minorHAnsi" w:hAnsiTheme="minorHAnsi"/>
                  <w:sz w:val="22"/>
                  <w:szCs w:val="22"/>
                </w:rPr>
                <w:delText>Poor</w:delText>
              </w:r>
              <w:r w:rsidR="00E44472" w:rsidRPr="00B51F7A" w:rsidDel="00D74B0E">
                <w:rPr>
                  <w:rFonts w:asciiTheme="minorHAnsi" w:hAnsiTheme="minorHAnsi"/>
                  <w:sz w:val="22"/>
                  <w:szCs w:val="22"/>
                </w:rPr>
                <w:delText xml:space="preserve"> </w:delText>
              </w:r>
            </w:del>
            <w:ins w:id="26" w:author="Joan Lambert" w:date="2021-12-03T22:05:00Z">
              <w:r w:rsidR="00D74B0E">
                <w:rPr>
                  <w:rFonts w:asciiTheme="minorHAnsi" w:hAnsiTheme="minorHAnsi"/>
                  <w:sz w:val="22"/>
                  <w:szCs w:val="22"/>
                </w:rPr>
                <w:t>Substandard</w:t>
              </w:r>
              <w:r w:rsidR="00D74B0E" w:rsidRPr="00B51F7A">
                <w:rPr>
                  <w:rFonts w:asciiTheme="minorHAnsi" w:hAnsiTheme="minorHAnsi"/>
                  <w:sz w:val="22"/>
                  <w:szCs w:val="22"/>
                </w:rPr>
                <w:t xml:space="preserve"> </w:t>
              </w:r>
            </w:ins>
            <w:r w:rsidR="00C33A3C" w:rsidRPr="00B51F7A">
              <w:rPr>
                <w:rFonts w:asciiTheme="minorHAnsi" w:hAnsiTheme="minorHAnsi"/>
                <w:sz w:val="22"/>
                <w:szCs w:val="22"/>
              </w:rPr>
              <w:t>to adequate</w:t>
            </w:r>
          </w:p>
        </w:tc>
      </w:tr>
      <w:tr w:rsidR="00802DB1" w:rsidRPr="00B51F7A" w14:paraId="1E8DCC17" w14:textId="77777777" w:rsidTr="0054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PrChange w:id="27" w:author="Elizabeth Jones" w:date="2021-10-25T15:23:00Z">
              <w:tcPr>
                <w:tcW w:w="0" w:type="auto"/>
              </w:tcPr>
            </w:tcPrChange>
          </w:tcPr>
          <w:p w14:paraId="4BC5D1EF" w14:textId="77777777" w:rsidR="002235C3" w:rsidRPr="00B51F7A" w:rsidRDefault="00413AA7">
            <w:pPr>
              <w:pStyle w:val="BodyTex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Contoso</w:t>
            </w:r>
          </w:p>
        </w:tc>
        <w:tc>
          <w:tcPr>
            <w:tcW w:w="0" w:type="auto"/>
            <w:tcPrChange w:id="28" w:author="Elizabeth Jones" w:date="2021-10-25T15:23:00Z">
              <w:tcPr>
                <w:tcW w:w="0" w:type="auto"/>
              </w:tcPr>
            </w:tcPrChange>
          </w:tcPr>
          <w:p w14:paraId="7F139590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Traditional</w:t>
            </w:r>
          </w:p>
        </w:tc>
        <w:tc>
          <w:tcPr>
            <w:tcW w:w="0" w:type="auto"/>
            <w:tcPrChange w:id="29" w:author="Elizabeth Jones" w:date="2021-10-25T15:23:00Z">
              <w:tcPr>
                <w:tcW w:w="0" w:type="auto"/>
              </w:tcPr>
            </w:tcPrChange>
          </w:tcPr>
          <w:p w14:paraId="2D5DAA0D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Much higher</w:t>
            </w:r>
          </w:p>
        </w:tc>
        <w:tc>
          <w:tcPr>
            <w:tcW w:w="0" w:type="auto"/>
            <w:tcPrChange w:id="30" w:author="Elizabeth Jones" w:date="2021-10-25T15:23:00Z">
              <w:tcPr>
                <w:tcW w:w="0" w:type="auto"/>
              </w:tcPr>
            </w:tcPrChange>
          </w:tcPr>
          <w:p w14:paraId="7D518E8F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Good</w:t>
            </w:r>
          </w:p>
        </w:tc>
        <w:tc>
          <w:tcPr>
            <w:tcW w:w="0" w:type="auto"/>
            <w:tcPrChange w:id="31" w:author="Elizabeth Jones" w:date="2021-10-25T15:23:00Z">
              <w:tcPr>
                <w:tcW w:w="0" w:type="auto"/>
              </w:tcPr>
            </w:tcPrChange>
          </w:tcPr>
          <w:p w14:paraId="3CD6FBFC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Good</w:t>
            </w:r>
          </w:p>
        </w:tc>
      </w:tr>
    </w:tbl>
    <w:p w14:paraId="40DB4427" w14:textId="77777777" w:rsidR="002235C3" w:rsidRPr="00B51F7A" w:rsidRDefault="002235C3" w:rsidP="00CC18DB">
      <w:pPr>
        <w:pStyle w:val="BodyText"/>
        <w:ind w:left="720"/>
        <w:rPr>
          <w:rFonts w:asciiTheme="minorHAnsi" w:hAnsiTheme="minorHAnsi"/>
          <w:sz w:val="22"/>
          <w:szCs w:val="22"/>
        </w:rPr>
      </w:pPr>
    </w:p>
    <w:p w14:paraId="430750B9" w14:textId="77777777" w:rsidR="002235C3" w:rsidRDefault="002235C3"/>
    <w:sectPr w:rsidR="002235C3" w:rsidSect="004A0D27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lizabeth Jones" w:date="2015-08-12T14:18:00Z" w:initials="EJ">
    <w:p w14:paraId="73BC38A8" w14:textId="5EA7C3BC" w:rsidR="00DD6156" w:rsidRDefault="00DD6156">
      <w:pPr>
        <w:pStyle w:val="CommentText"/>
      </w:pPr>
      <w:r>
        <w:rPr>
          <w:rStyle w:val="CommentReference"/>
        </w:rPr>
        <w:annotationRef/>
      </w:r>
      <w:r>
        <w:t>I can provide a list.</w:t>
      </w:r>
    </w:p>
  </w:comment>
  <w:comment w:id="16" w:author="Elizabeth Jones" w:date="2015-08-12T14:19:00Z" w:initials="EJ">
    <w:p w14:paraId="650CE4A0" w14:textId="504FF64E" w:rsidR="00DD6156" w:rsidRDefault="00DD6156">
      <w:pPr>
        <w:pStyle w:val="CommentText"/>
      </w:pPr>
      <w:r>
        <w:rPr>
          <w:rStyle w:val="CommentReference"/>
        </w:rPr>
        <w:annotationRef/>
      </w:r>
      <w:r>
        <w:t>But slow!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3BC38A8" w15:done="0"/>
  <w15:commentEx w15:paraId="650CE4A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EF8D223" w16cex:dateUtc="2015-08-12T20:18:00Z"/>
  <w16cex:commentExtensible w16cex:durableId="1EF8D224" w16cex:dateUtc="2015-08-12T20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3BC38A8" w16cid:durableId="1EF8D223"/>
  <w16cid:commentId w16cid:paraId="650CE4A0" w16cid:durableId="1EF8D22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DEA7A" w14:textId="77777777" w:rsidR="00AC2627" w:rsidRDefault="00AC2627" w:rsidP="00AC2627">
      <w:pPr>
        <w:spacing w:after="0" w:line="240" w:lineRule="auto"/>
      </w:pPr>
      <w:r>
        <w:separator/>
      </w:r>
    </w:p>
  </w:endnote>
  <w:endnote w:type="continuationSeparator" w:id="0">
    <w:p w14:paraId="7B4F61CD" w14:textId="77777777" w:rsidR="00AC2627" w:rsidRDefault="00AC2627" w:rsidP="00AC2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FDC5D" w14:textId="3DC4FBDE" w:rsidR="00AC2627" w:rsidRPr="00AC2627" w:rsidRDefault="00AC2627">
    <w:pPr>
      <w:pStyle w:val="Footer"/>
      <w:rPr>
        <w:rFonts w:asciiTheme="majorHAnsi" w:hAnsiTheme="majorHAnsi" w:cstheme="majorHAnsi"/>
        <w:b/>
        <w:bCs/>
        <w:color w:val="9F2936" w:themeColor="accent2"/>
      </w:rPr>
    </w:pPr>
    <w:r w:rsidRPr="00AC2627">
      <w:rPr>
        <w:rFonts w:asciiTheme="majorHAnsi" w:hAnsiTheme="majorHAnsi" w:cstheme="majorHAnsi"/>
        <w:b/>
        <w:bCs/>
        <w:color w:val="9F2936" w:themeColor="accent2"/>
      </w:rPr>
      <w:t>CONFIDENTIAL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AB053" w14:textId="77777777" w:rsidR="00AC2627" w:rsidRDefault="00AC2627" w:rsidP="00AC2627">
      <w:pPr>
        <w:spacing w:after="0" w:line="240" w:lineRule="auto"/>
      </w:pPr>
      <w:r>
        <w:separator/>
      </w:r>
    </w:p>
  </w:footnote>
  <w:footnote w:type="continuationSeparator" w:id="0">
    <w:p w14:paraId="55DA51AC" w14:textId="77777777" w:rsidR="00AC2627" w:rsidRDefault="00AC2627" w:rsidP="00AC2627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lizabeth Jones">
    <w15:presenceInfo w15:providerId="None" w15:userId="Elizabeth Jones"/>
  </w15:person>
  <w15:person w15:author="Joan Lambert">
    <w15:presenceInfo w15:providerId="Windows Live" w15:userId="cb32f10d8ba50b2f"/>
  </w15:person>
  <w15:person w15:author="Jaime Odell">
    <w15:presenceInfo w15:providerId="None" w15:userId="Jaime Odel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C79"/>
    <w:rsid w:val="00010833"/>
    <w:rsid w:val="00054D2A"/>
    <w:rsid w:val="000845B7"/>
    <w:rsid w:val="000B4C0D"/>
    <w:rsid w:val="000D192A"/>
    <w:rsid w:val="000E0940"/>
    <w:rsid w:val="00103C4E"/>
    <w:rsid w:val="00114E21"/>
    <w:rsid w:val="00141B9B"/>
    <w:rsid w:val="00163139"/>
    <w:rsid w:val="001924A2"/>
    <w:rsid w:val="001A6D5E"/>
    <w:rsid w:val="001D5D72"/>
    <w:rsid w:val="0021260D"/>
    <w:rsid w:val="002235C3"/>
    <w:rsid w:val="0028293F"/>
    <w:rsid w:val="00285FF1"/>
    <w:rsid w:val="00300EFB"/>
    <w:rsid w:val="003214D2"/>
    <w:rsid w:val="003A424D"/>
    <w:rsid w:val="003B2BB3"/>
    <w:rsid w:val="00413AA7"/>
    <w:rsid w:val="00481B43"/>
    <w:rsid w:val="004A0D27"/>
    <w:rsid w:val="004B689B"/>
    <w:rsid w:val="00516A27"/>
    <w:rsid w:val="00521861"/>
    <w:rsid w:val="00545A4A"/>
    <w:rsid w:val="005950FB"/>
    <w:rsid w:val="005A0149"/>
    <w:rsid w:val="005C4312"/>
    <w:rsid w:val="006726AF"/>
    <w:rsid w:val="00672A10"/>
    <w:rsid w:val="006945EA"/>
    <w:rsid w:val="006978E5"/>
    <w:rsid w:val="0078632C"/>
    <w:rsid w:val="007A2B55"/>
    <w:rsid w:val="007B6719"/>
    <w:rsid w:val="007D2392"/>
    <w:rsid w:val="00802DB1"/>
    <w:rsid w:val="009067FD"/>
    <w:rsid w:val="00940C67"/>
    <w:rsid w:val="00A11F97"/>
    <w:rsid w:val="00AC2627"/>
    <w:rsid w:val="00B300B0"/>
    <w:rsid w:val="00B51F7A"/>
    <w:rsid w:val="00B658C5"/>
    <w:rsid w:val="00B75571"/>
    <w:rsid w:val="00BC2130"/>
    <w:rsid w:val="00BD39B7"/>
    <w:rsid w:val="00BD7710"/>
    <w:rsid w:val="00C33A3C"/>
    <w:rsid w:val="00C70184"/>
    <w:rsid w:val="00CA0FB4"/>
    <w:rsid w:val="00CC18DB"/>
    <w:rsid w:val="00CF4C79"/>
    <w:rsid w:val="00D2318A"/>
    <w:rsid w:val="00D334AD"/>
    <w:rsid w:val="00D506D8"/>
    <w:rsid w:val="00D74B0E"/>
    <w:rsid w:val="00DC7620"/>
    <w:rsid w:val="00DD6156"/>
    <w:rsid w:val="00E057AE"/>
    <w:rsid w:val="00E43078"/>
    <w:rsid w:val="00E44472"/>
    <w:rsid w:val="00E9584A"/>
    <w:rsid w:val="00EB3BDF"/>
    <w:rsid w:val="00F1640F"/>
    <w:rsid w:val="00F20EB5"/>
    <w:rsid w:val="00FA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swterms"/>
  <w:shapeDefaults>
    <o:shapedefaults v:ext="edit" spidmax="1026"/>
    <o:shapelayout v:ext="edit">
      <o:idmap v:ext="edit" data="1"/>
    </o:shapelayout>
  </w:shapeDefaults>
  <w:decimalSymbol w:val="."/>
  <w:listSeparator w:val=","/>
  <w14:docId w14:val="00CB945E"/>
  <w15:docId w15:val="{3DADF664-2C76-4D02-A5D4-3A5134E43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F4C79"/>
    <w:pPr>
      <w:spacing w:after="220" w:line="220" w:lineRule="atLeast"/>
      <w:ind w:left="835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F4C79"/>
    <w:rPr>
      <w:rFonts w:ascii="Times New Roman" w:eastAsia="Times New Roman" w:hAnsi="Times New Roman" w:cs="Times New Roman"/>
      <w:sz w:val="20"/>
      <w:szCs w:val="20"/>
    </w:rPr>
  </w:style>
  <w:style w:type="paragraph" w:customStyle="1" w:styleId="DocumentLabel">
    <w:name w:val="Document Label"/>
    <w:next w:val="Normal"/>
    <w:rsid w:val="00CF4C79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styleId="MessageHeader">
    <w:name w:val="Message Header"/>
    <w:basedOn w:val="BodyText"/>
    <w:link w:val="MessageHeaderChar"/>
    <w:rsid w:val="00CF4C79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CF4C79"/>
    <w:rPr>
      <w:rFonts w:ascii="Times New Roman" w:eastAsia="Times New Roman" w:hAnsi="Times New Roman" w:cs="Times New Roman"/>
      <w:sz w:val="20"/>
      <w:szCs w:val="20"/>
    </w:rPr>
  </w:style>
  <w:style w:type="paragraph" w:customStyle="1" w:styleId="MessageHeaderFirst">
    <w:name w:val="Message Header First"/>
    <w:basedOn w:val="MessageHeader"/>
    <w:next w:val="MessageHeader"/>
    <w:rsid w:val="00CF4C79"/>
  </w:style>
  <w:style w:type="character" w:customStyle="1" w:styleId="MessageHeaderLabel">
    <w:name w:val="Message Header Label"/>
    <w:rsid w:val="00CF4C79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CF4C79"/>
    <w:pPr>
      <w:pBdr>
        <w:bottom w:val="single" w:sz="6" w:space="22" w:color="auto"/>
      </w:pBdr>
      <w:spacing w:after="400"/>
    </w:pPr>
  </w:style>
  <w:style w:type="paragraph" w:customStyle="1" w:styleId="Slogan">
    <w:name w:val="Slogan"/>
    <w:basedOn w:val="Normal"/>
    <w:rsid w:val="00CF4C79"/>
    <w:pPr>
      <w:framePr w:w="5170" w:h="1800" w:hSpace="187" w:vSpace="187" w:wrap="notBeside" w:vAnchor="page" w:hAnchor="page" w:x="966" w:yAlign="bottom" w:anchorLock="1"/>
      <w:spacing w:after="0" w:line="240" w:lineRule="auto"/>
    </w:pPr>
    <w:rPr>
      <w:rFonts w:ascii="Impact" w:eastAsia="Times New Roman" w:hAnsi="Impact" w:cs="Times New Roman"/>
      <w:caps/>
      <w:color w:val="DFDFDF"/>
      <w:spacing w:val="20"/>
      <w:sz w:val="4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D7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40"/>
    <w:rsid w:val="00802D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B2MediumGrid3Accent2">
    <w:name w:val="B2 Medium Grid 3 Accent 2"/>
    <w:basedOn w:val="TableNormal"/>
    <w:uiPriority w:val="42"/>
    <w:rsid w:val="00C33A3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C2C6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F293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F293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9F2936" w:themeColor="accent2"/>
          <w:left w:val="single" w:sz="8" w:space="0" w:color="FFFFFF" w:themeColor="background1"/>
          <w:bottom w:val="single" w:sz="8" w:space="0" w:color="9F2936" w:themeColor="accent2"/>
          <w:right w:val="single" w:sz="24" w:space="0" w:color="FFFFFF" w:themeColor="background1"/>
          <w:insideH w:val="nil"/>
          <w:insideV w:val="nil"/>
        </w:tcBorders>
        <w:shd w:val="clear" w:color="auto" w:fill="9F293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F293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848E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848E" w:themeFill="accent2" w:themeFillTint="7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CA0F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0F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0F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0F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0FB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39B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C26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2627"/>
  </w:style>
  <w:style w:type="paragraph" w:styleId="Footer">
    <w:name w:val="footer"/>
    <w:basedOn w:val="Normal"/>
    <w:link w:val="FooterChar"/>
    <w:uiPriority w:val="99"/>
    <w:unhideWhenUsed/>
    <w:rsid w:val="00AC26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2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tage-Notes xmlns="b49051fe-4646-4981-af49-10bb2dc6861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3DCDCB-9F72-422F-B086-F08F5E4346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9051fe-4646-4981-af49-10bb2dc68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E7DFEF-D5FB-4919-BEF1-B5F83D7D812F}">
  <ds:schemaRefs>
    <ds:schemaRef ds:uri="http://schemas.microsoft.com/office/2006/metadata/properties"/>
    <ds:schemaRef ds:uri="b49051fe-4646-4981-af49-10bb2dc6861b"/>
  </ds:schemaRefs>
</ds:datastoreItem>
</file>

<file path=customXml/itemProps3.xml><?xml version="1.0" encoding="utf-8"?>
<ds:datastoreItem xmlns:ds="http://schemas.openxmlformats.org/officeDocument/2006/customXml" ds:itemID="{283C37BC-590C-47C5-AE15-9036AE67FF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164</Words>
  <Characters>808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Joan Lambert</cp:lastModifiedBy>
  <cp:revision>3</cp:revision>
  <dcterms:created xsi:type="dcterms:W3CDTF">2015-07-25T18:21:00Z</dcterms:created>
  <dcterms:modified xsi:type="dcterms:W3CDTF">2021-12-04T05:07:00Z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Used in Chapter">
    <vt:lpwstr>true</vt:lpwstr>
  </property>
  <property fmtid="{D5CDD505-2E9C-101B-9397-08002B2CF9AE}" pid="4" name="_dlc_DocIdItemGuid">
    <vt:lpwstr>b65f7d4f-10ec-41f1-824e-b0bed4bfba75</vt:lpwstr>
  </property>
</Properties>
</file>